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D82AB" w14:textId="0675A1FA" w:rsidR="008B4E27" w:rsidRPr="00125B50" w:rsidRDefault="00237CF2" w:rsidP="00734339">
      <w:pPr>
        <w:spacing w:after="240" w:line="360" w:lineRule="auto"/>
        <w:jc w:val="center"/>
        <w:rPr>
          <w:sz w:val="21"/>
          <w:szCs w:val="21"/>
        </w:rPr>
      </w:pPr>
      <w:r w:rsidRPr="00125B50">
        <w:rPr>
          <w:sz w:val="21"/>
          <w:szCs w:val="21"/>
        </w:rPr>
        <w:t xml:space="preserve">Příloha č. </w:t>
      </w:r>
      <w:r w:rsidR="0037259B" w:rsidRPr="00125B50">
        <w:rPr>
          <w:sz w:val="21"/>
          <w:szCs w:val="21"/>
        </w:rPr>
        <w:t>4</w:t>
      </w:r>
      <w:r w:rsidRPr="00125B50">
        <w:rPr>
          <w:sz w:val="21"/>
          <w:szCs w:val="21"/>
        </w:rPr>
        <w:t xml:space="preserve"> </w:t>
      </w:r>
      <w:r w:rsidR="007C288B" w:rsidRPr="00125B50">
        <w:rPr>
          <w:sz w:val="21"/>
          <w:szCs w:val="21"/>
        </w:rPr>
        <w:t>výzvy k podání nabídek</w:t>
      </w:r>
      <w:r w:rsidRPr="00125B50">
        <w:rPr>
          <w:sz w:val="21"/>
          <w:szCs w:val="21"/>
        </w:rPr>
        <w:t>:</w:t>
      </w:r>
      <w:r w:rsidR="008C22FD" w:rsidRPr="00125B50">
        <w:rPr>
          <w:sz w:val="21"/>
          <w:szCs w:val="21"/>
        </w:rPr>
        <w:t xml:space="preserve"> </w:t>
      </w:r>
      <w:bookmarkStart w:id="0" w:name="_Hlk520121038"/>
      <w:bookmarkStart w:id="1" w:name="_GoBack"/>
      <w:bookmarkEnd w:id="1"/>
      <w:r w:rsidR="00734339" w:rsidRPr="00734339">
        <w:rPr>
          <w:sz w:val="21"/>
          <w:szCs w:val="21"/>
        </w:rPr>
        <w:t>„</w:t>
      </w:r>
      <w:r w:rsidR="0024542D" w:rsidRPr="0024542D">
        <w:rPr>
          <w:sz w:val="21"/>
          <w:szCs w:val="21"/>
        </w:rPr>
        <w:t>Rekonstrukce ploché střechy v ZŠ Jana Wericha, Španielova 1111, Praha 6 – Řepy</w:t>
      </w:r>
      <w:r w:rsidR="00734339" w:rsidRPr="00734339">
        <w:rPr>
          <w:sz w:val="21"/>
          <w:szCs w:val="21"/>
        </w:rPr>
        <w:t>“</w:t>
      </w:r>
    </w:p>
    <w:bookmarkEnd w:id="0"/>
    <w:p w14:paraId="3B8AD634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0D4EF8">
        <w:t>Čestné prohlášení k prokázání základní způsobilosti</w:t>
      </w:r>
    </w:p>
    <w:p w14:paraId="6AD57F0E" w14:textId="77777777" w:rsidR="00237CF2" w:rsidRPr="000D4EF8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0D4EF8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0D4EF8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0D4EF8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0D4EF8">
        <w:rPr>
          <w:bCs/>
          <w:sz w:val="22"/>
          <w:szCs w:val="22"/>
        </w:rPr>
        <w:t xml:space="preserve">Prohlašuji, že jako účastník </w:t>
      </w:r>
      <w:r w:rsidR="00442509" w:rsidRPr="000D4EF8">
        <w:rPr>
          <w:bCs/>
          <w:sz w:val="22"/>
          <w:szCs w:val="22"/>
        </w:rPr>
        <w:t xml:space="preserve">výše uvedeného </w:t>
      </w:r>
      <w:r w:rsidRPr="000D4EF8">
        <w:rPr>
          <w:bCs/>
          <w:sz w:val="22"/>
          <w:szCs w:val="22"/>
        </w:rPr>
        <w:t>zadávacího řízení splňujeme</w:t>
      </w:r>
      <w:r w:rsidR="0092784E" w:rsidRPr="000D4EF8">
        <w:rPr>
          <w:bCs/>
          <w:sz w:val="22"/>
          <w:szCs w:val="22"/>
        </w:rPr>
        <w:t xml:space="preserve"> níže uvedené</w:t>
      </w:r>
      <w:r w:rsidRPr="000D4EF8">
        <w:rPr>
          <w:bCs/>
          <w:sz w:val="22"/>
          <w:szCs w:val="22"/>
        </w:rPr>
        <w:t xml:space="preserve"> předpoklady</w:t>
      </w:r>
      <w:r w:rsidR="0092784E" w:rsidRPr="000D4EF8">
        <w:rPr>
          <w:bCs/>
          <w:sz w:val="22"/>
          <w:szCs w:val="22"/>
        </w:rPr>
        <w:t>.</w:t>
      </w:r>
    </w:p>
    <w:p w14:paraId="5BB5EBBF" w14:textId="77777777" w:rsidR="00237CF2" w:rsidRPr="000D4EF8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0D4EF8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0A9F8317" w14:textId="77777777" w:rsidR="000D4EF8" w:rsidRPr="000D4EF8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 xml:space="preserve">Čestně prohlašujeme, že </w:t>
      </w:r>
      <w:r w:rsidRPr="000D4EF8">
        <w:rPr>
          <w:b/>
          <w:bCs/>
          <w:snapToGrid w:val="0"/>
          <w:sz w:val="24"/>
          <w:szCs w:val="24"/>
        </w:rPr>
        <w:t>nejsme</w:t>
      </w:r>
      <w:r w:rsidRPr="000D4EF8">
        <w:rPr>
          <w:bCs/>
          <w:snapToGrid w:val="0"/>
          <w:sz w:val="24"/>
          <w:szCs w:val="24"/>
        </w:rPr>
        <w:t xml:space="preserve"> dodavatel, který:</w:t>
      </w:r>
    </w:p>
    <w:p w14:paraId="2474C094" w14:textId="77777777" w:rsidR="000D4EF8" w:rsidRPr="000D4EF8" w:rsidRDefault="000D4EF8" w:rsidP="000D4EF8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2E0CC296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 zákonu č. 134/2016 Sb., o zadávání veřejných zakázek, nebo obdobný trestný čin podle právního řádu země sídla dodavatele; k zahlazeným odsouzením se nepřihlíží; totéž platí také pro každého člena statutárního orgánu, případně osobu zastupující jinou právnickou osobu jako člena statutárního orgánu,</w:t>
      </w:r>
    </w:p>
    <w:p w14:paraId="3A91BFA5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0471FDE7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24263C0B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9DA4384" w14:textId="77777777" w:rsidR="000D4EF8" w:rsidRPr="000D4EF8" w:rsidRDefault="000D4EF8" w:rsidP="000D4EF8">
      <w:pPr>
        <w:widowControl w:val="0"/>
        <w:numPr>
          <w:ilvl w:val="0"/>
          <w:numId w:val="29"/>
        </w:numPr>
        <w:overflowPunct/>
        <w:autoSpaceDE/>
        <w:autoSpaceDN/>
        <w:adjustRightInd/>
        <w:spacing w:before="60" w:after="60"/>
        <w:jc w:val="both"/>
        <w:textAlignment w:val="auto"/>
        <w:rPr>
          <w:bCs/>
          <w:snapToGrid w:val="0"/>
          <w:sz w:val="24"/>
          <w:szCs w:val="24"/>
        </w:rPr>
      </w:pPr>
      <w:r w:rsidRPr="000D4EF8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předpisu, nebo v obdobné situaci podle právního řádu země sídla dodavatele.</w:t>
      </w:r>
    </w:p>
    <w:p w14:paraId="24C57662" w14:textId="77777777" w:rsidR="00237CF2" w:rsidRPr="000D4EF8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Pr="000D4EF8" w:rsidRDefault="00237CF2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0D4EF8" w:rsidRDefault="00237CF2" w:rsidP="00237CF2">
      <w:pPr>
        <w:jc w:val="both"/>
        <w:rPr>
          <w:sz w:val="22"/>
          <w:szCs w:val="22"/>
        </w:rPr>
      </w:pPr>
      <w:r w:rsidRPr="000D4EF8">
        <w:rPr>
          <w:sz w:val="22"/>
          <w:szCs w:val="22"/>
        </w:rPr>
        <w:t>V </w:t>
      </w:r>
      <w:r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D4EF8">
        <w:rPr>
          <w:sz w:val="22"/>
          <w:szCs w:val="22"/>
        </w:rPr>
        <w:instrText xml:space="preserve"> FORMTEXT </w:instrText>
      </w:r>
      <w:r w:rsidRPr="000D4EF8">
        <w:rPr>
          <w:sz w:val="22"/>
          <w:szCs w:val="22"/>
        </w:rPr>
      </w:r>
      <w:r w:rsidRPr="000D4EF8">
        <w:rPr>
          <w:sz w:val="22"/>
          <w:szCs w:val="22"/>
        </w:rPr>
        <w:fldChar w:fldCharType="separate"/>
      </w:r>
      <w:r w:rsidRPr="000D4EF8">
        <w:rPr>
          <w:noProof/>
          <w:sz w:val="22"/>
          <w:szCs w:val="22"/>
        </w:rPr>
        <w:t xml:space="preserve">                             </w:t>
      </w:r>
      <w:r w:rsidRPr="000D4EF8">
        <w:rPr>
          <w:sz w:val="22"/>
          <w:szCs w:val="22"/>
        </w:rPr>
        <w:fldChar w:fldCharType="end"/>
      </w:r>
      <w:r w:rsidRPr="000D4EF8">
        <w:rPr>
          <w:sz w:val="22"/>
          <w:szCs w:val="22"/>
        </w:rPr>
        <w:t xml:space="preserve"> dne </w:t>
      </w:r>
      <w:r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D4EF8">
        <w:rPr>
          <w:sz w:val="22"/>
          <w:szCs w:val="22"/>
        </w:rPr>
        <w:instrText xml:space="preserve"> FORMTEXT </w:instrText>
      </w:r>
      <w:r w:rsidRPr="000D4EF8">
        <w:rPr>
          <w:sz w:val="22"/>
          <w:szCs w:val="22"/>
        </w:rPr>
      </w:r>
      <w:r w:rsidRPr="000D4EF8">
        <w:rPr>
          <w:sz w:val="22"/>
          <w:szCs w:val="22"/>
        </w:rPr>
        <w:fldChar w:fldCharType="separate"/>
      </w:r>
      <w:r w:rsidRPr="000D4EF8">
        <w:rPr>
          <w:noProof/>
          <w:sz w:val="22"/>
          <w:szCs w:val="22"/>
        </w:rPr>
        <w:t xml:space="preserve">                        </w:t>
      </w:r>
      <w:r w:rsidRPr="000D4EF8">
        <w:rPr>
          <w:sz w:val="22"/>
          <w:szCs w:val="22"/>
        </w:rPr>
        <w:fldChar w:fldCharType="end"/>
      </w:r>
    </w:p>
    <w:p w14:paraId="696C6720" w14:textId="77777777" w:rsidR="00237CF2" w:rsidRPr="000D4EF8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0D4EF8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0D4EF8">
        <w:rPr>
          <w:sz w:val="22"/>
          <w:szCs w:val="22"/>
        </w:rPr>
        <w:t>Toto čestné prohlášení podepisuji jako osoba oprávněná jednat jménem účastníka:</w:t>
      </w:r>
    </w:p>
    <w:p w14:paraId="396671C9" w14:textId="77777777" w:rsidR="008B4E27" w:rsidRPr="000D4EF8" w:rsidRDefault="008B4E27" w:rsidP="00237CF2">
      <w:pPr>
        <w:spacing w:after="120"/>
        <w:jc w:val="both"/>
        <w:rPr>
          <w:sz w:val="22"/>
          <w:szCs w:val="22"/>
        </w:rPr>
      </w:pPr>
    </w:p>
    <w:p w14:paraId="2A280C01" w14:textId="77777777" w:rsidR="00237CF2" w:rsidRPr="000D4EF8" w:rsidRDefault="00237CF2" w:rsidP="00237CF2">
      <w:pPr>
        <w:jc w:val="both"/>
        <w:rPr>
          <w:sz w:val="22"/>
          <w:szCs w:val="22"/>
        </w:rPr>
      </w:pPr>
    </w:p>
    <w:p w14:paraId="204EE987" w14:textId="0E592C09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  <w:t>….…..</w:t>
      </w:r>
      <w:r w:rsidR="00237CF2" w:rsidRPr="000D4EF8">
        <w:rPr>
          <w:sz w:val="22"/>
          <w:szCs w:val="22"/>
        </w:rPr>
        <w:t>…………………………………</w:t>
      </w:r>
    </w:p>
    <w:p w14:paraId="0E6197B8" w14:textId="77777777" w:rsidR="00237CF2" w:rsidRPr="000D4EF8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>Jméno:</w:t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 xml:space="preserve"> </w:t>
      </w:r>
      <w:r w:rsidR="00237CF2"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0D4EF8">
        <w:rPr>
          <w:sz w:val="22"/>
          <w:szCs w:val="22"/>
        </w:rPr>
        <w:instrText xml:space="preserve"> FORMTEXT </w:instrText>
      </w:r>
      <w:r w:rsidR="00237CF2" w:rsidRPr="000D4EF8">
        <w:rPr>
          <w:sz w:val="22"/>
          <w:szCs w:val="22"/>
        </w:rPr>
      </w:r>
      <w:r w:rsidR="00237CF2" w:rsidRPr="000D4EF8">
        <w:rPr>
          <w:sz w:val="22"/>
          <w:szCs w:val="22"/>
        </w:rPr>
        <w:fldChar w:fldCharType="separate"/>
      </w:r>
      <w:r w:rsidR="00237CF2" w:rsidRPr="000D4EF8">
        <w:rPr>
          <w:noProof/>
          <w:sz w:val="22"/>
          <w:szCs w:val="22"/>
        </w:rPr>
        <w:t xml:space="preserve">                             </w:t>
      </w:r>
      <w:r w:rsidR="00237CF2" w:rsidRPr="000D4EF8">
        <w:rPr>
          <w:sz w:val="22"/>
          <w:szCs w:val="22"/>
        </w:rPr>
        <w:fldChar w:fldCharType="end"/>
      </w:r>
    </w:p>
    <w:p w14:paraId="72FCBB2D" w14:textId="77777777" w:rsidR="00237CF2" w:rsidRPr="000D4EF8" w:rsidRDefault="00E81BA7" w:rsidP="00237CF2">
      <w:pPr>
        <w:ind w:left="4860"/>
        <w:jc w:val="both"/>
        <w:rPr>
          <w:sz w:val="22"/>
          <w:szCs w:val="22"/>
        </w:rPr>
      </w:pPr>
      <w:r w:rsidRPr="000D4EF8">
        <w:rPr>
          <w:sz w:val="22"/>
          <w:szCs w:val="22"/>
        </w:rPr>
        <w:tab/>
      </w:r>
      <w:r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t xml:space="preserve">Funkce: </w:t>
      </w:r>
      <w:r w:rsidR="00237CF2" w:rsidRPr="000D4EF8">
        <w:rPr>
          <w:sz w:val="22"/>
          <w:szCs w:val="22"/>
        </w:rPr>
        <w:tab/>
      </w:r>
      <w:r w:rsidR="00237CF2" w:rsidRPr="000D4EF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0D4EF8">
        <w:rPr>
          <w:sz w:val="22"/>
          <w:szCs w:val="22"/>
        </w:rPr>
        <w:instrText xml:space="preserve"> FORMTEXT </w:instrText>
      </w:r>
      <w:r w:rsidR="00237CF2" w:rsidRPr="000D4EF8">
        <w:rPr>
          <w:sz w:val="22"/>
          <w:szCs w:val="22"/>
        </w:rPr>
      </w:r>
      <w:r w:rsidR="00237CF2" w:rsidRPr="000D4EF8">
        <w:rPr>
          <w:sz w:val="22"/>
          <w:szCs w:val="22"/>
        </w:rPr>
        <w:fldChar w:fldCharType="separate"/>
      </w:r>
      <w:r w:rsidR="00237CF2" w:rsidRPr="000D4EF8">
        <w:rPr>
          <w:noProof/>
          <w:sz w:val="22"/>
          <w:szCs w:val="22"/>
        </w:rPr>
        <w:t xml:space="preserve">                             </w:t>
      </w:r>
      <w:r w:rsidR="00237CF2" w:rsidRPr="000D4EF8">
        <w:rPr>
          <w:sz w:val="22"/>
          <w:szCs w:val="22"/>
        </w:rPr>
        <w:fldChar w:fldCharType="end"/>
      </w:r>
      <w:r w:rsidR="00237CF2" w:rsidRPr="000D4EF8">
        <w:rPr>
          <w:sz w:val="22"/>
          <w:szCs w:val="22"/>
        </w:rPr>
        <w:tab/>
      </w:r>
    </w:p>
    <w:p w14:paraId="64A5908D" w14:textId="77777777" w:rsidR="008D5FC6" w:rsidRPr="000D4EF8" w:rsidRDefault="008D5FC6" w:rsidP="00237CF2"/>
    <w:sectPr w:rsidR="008D5FC6" w:rsidRPr="000D4EF8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2B9B1" w16cex:dateUtc="2023-03-20T0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B08818" w16cid:durableId="27C2B9B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55DED" w14:textId="77777777" w:rsidR="00ED554F" w:rsidRDefault="00ED554F">
      <w:r>
        <w:separator/>
      </w:r>
    </w:p>
  </w:endnote>
  <w:endnote w:type="continuationSeparator" w:id="0">
    <w:p w14:paraId="53A1FEC0" w14:textId="77777777" w:rsidR="00ED554F" w:rsidRDefault="00ED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38F4A" w14:textId="77777777" w:rsidR="00ED554F" w:rsidRDefault="00ED554F">
      <w:r>
        <w:separator/>
      </w:r>
    </w:p>
  </w:footnote>
  <w:footnote w:type="continuationSeparator" w:id="0">
    <w:p w14:paraId="7DA1E1E1" w14:textId="77777777" w:rsidR="00ED554F" w:rsidRDefault="00ED5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22"/>
  </w:num>
  <w:num w:numId="13">
    <w:abstractNumId w:val="19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"/>
  </w:num>
  <w:num w:numId="28">
    <w:abstractNumId w:val="1"/>
  </w:num>
  <w:num w:numId="29">
    <w:abstractNumId w:val="1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442"/>
    <w:rsid w:val="0000354B"/>
    <w:rsid w:val="00004B0B"/>
    <w:rsid w:val="000112D2"/>
    <w:rsid w:val="00021D9A"/>
    <w:rsid w:val="000308A3"/>
    <w:rsid w:val="0005336E"/>
    <w:rsid w:val="0006161D"/>
    <w:rsid w:val="00065AC4"/>
    <w:rsid w:val="0007225A"/>
    <w:rsid w:val="00083191"/>
    <w:rsid w:val="00086661"/>
    <w:rsid w:val="000B731E"/>
    <w:rsid w:val="000B767E"/>
    <w:rsid w:val="000D4EF8"/>
    <w:rsid w:val="000F3128"/>
    <w:rsid w:val="00100B43"/>
    <w:rsid w:val="001136A3"/>
    <w:rsid w:val="001230F9"/>
    <w:rsid w:val="00125B50"/>
    <w:rsid w:val="001325E0"/>
    <w:rsid w:val="00133797"/>
    <w:rsid w:val="00134CF6"/>
    <w:rsid w:val="001427BF"/>
    <w:rsid w:val="00143339"/>
    <w:rsid w:val="001541F2"/>
    <w:rsid w:val="001570F6"/>
    <w:rsid w:val="001575CD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4542D"/>
    <w:rsid w:val="00251CE7"/>
    <w:rsid w:val="00254820"/>
    <w:rsid w:val="002570E3"/>
    <w:rsid w:val="0025716F"/>
    <w:rsid w:val="00257B9E"/>
    <w:rsid w:val="002613C4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5499"/>
    <w:rsid w:val="002E56B3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3CF3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6F"/>
    <w:rsid w:val="0067574C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3435"/>
    <w:rsid w:val="00734339"/>
    <w:rsid w:val="007421DF"/>
    <w:rsid w:val="007450AD"/>
    <w:rsid w:val="0074608D"/>
    <w:rsid w:val="007660CE"/>
    <w:rsid w:val="007725AE"/>
    <w:rsid w:val="00780C14"/>
    <w:rsid w:val="007836B0"/>
    <w:rsid w:val="007B31C9"/>
    <w:rsid w:val="007C288B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7ADE"/>
    <w:rsid w:val="008336C7"/>
    <w:rsid w:val="00833FD7"/>
    <w:rsid w:val="00850F52"/>
    <w:rsid w:val="00855120"/>
    <w:rsid w:val="00855B29"/>
    <w:rsid w:val="0086094A"/>
    <w:rsid w:val="00875AEE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BA5"/>
    <w:rsid w:val="00921227"/>
    <w:rsid w:val="00921998"/>
    <w:rsid w:val="009251F1"/>
    <w:rsid w:val="0092664B"/>
    <w:rsid w:val="0092784E"/>
    <w:rsid w:val="0093089E"/>
    <w:rsid w:val="00931A63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4DFA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D01BC"/>
    <w:rsid w:val="00AD642F"/>
    <w:rsid w:val="00AE4435"/>
    <w:rsid w:val="00B01463"/>
    <w:rsid w:val="00B12C30"/>
    <w:rsid w:val="00B13AE1"/>
    <w:rsid w:val="00B1561B"/>
    <w:rsid w:val="00B2241B"/>
    <w:rsid w:val="00B265F1"/>
    <w:rsid w:val="00B43412"/>
    <w:rsid w:val="00B4440E"/>
    <w:rsid w:val="00B47F14"/>
    <w:rsid w:val="00B50CB4"/>
    <w:rsid w:val="00B56AAE"/>
    <w:rsid w:val="00B63865"/>
    <w:rsid w:val="00B72971"/>
    <w:rsid w:val="00B7668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97447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554F"/>
    <w:rsid w:val="00ED7DA5"/>
    <w:rsid w:val="00F00316"/>
    <w:rsid w:val="00F02A14"/>
    <w:rsid w:val="00F05D11"/>
    <w:rsid w:val="00F14B5F"/>
    <w:rsid w:val="00F247FA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9C805-CE0F-48DA-A873-EE994918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User</cp:lastModifiedBy>
  <cp:revision>3</cp:revision>
  <cp:lastPrinted>2011-12-19T10:36:00Z</cp:lastPrinted>
  <dcterms:created xsi:type="dcterms:W3CDTF">2023-03-20T09:54:00Z</dcterms:created>
  <dcterms:modified xsi:type="dcterms:W3CDTF">2023-03-21T09:34:00Z</dcterms:modified>
</cp:coreProperties>
</file>